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52"/>
          <w:szCs w:val="52"/>
        </w:rPr>
      </w:pPr>
    </w:p>
    <w:p>
      <w:pPr>
        <w:widowControl/>
        <w:jc w:val="center"/>
        <w:rPr>
          <w:rFonts w:ascii="宋体" w:hAnsi="宋体"/>
          <w:sz w:val="52"/>
        </w:rPr>
      </w:pPr>
      <w:r>
        <w:rPr>
          <w:rFonts w:ascii="宋体" w:hAnsi="宋体" w:cs="宋体"/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532765</wp:posOffset>
            </wp:positionV>
            <wp:extent cx="3365500" cy="793750"/>
            <wp:effectExtent l="0" t="0" r="2540" b="13970"/>
            <wp:wrapSquare wrapText="bothSides"/>
            <wp:docPr id="1" name="图片 2" descr="J{]1$WAXBR]M~@0O[W86DQ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J{]1$WAXBR]M~@0O[W86DQ0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302260</wp:posOffset>
            </wp:positionV>
            <wp:extent cx="1160780" cy="1137285"/>
            <wp:effectExtent l="0" t="0" r="12700" b="5715"/>
            <wp:wrapSquare wrapText="bothSides"/>
            <wp:docPr id="2" name="图片 1" descr="`CY_6G0)Z}K1[@FN2)_62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`CY_6G0)Z}K1[@FN2)_62DQ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 xml:space="preserve">  </w:t>
      </w:r>
    </w:p>
    <w:p>
      <w:pPr>
        <w:widowControl/>
        <w:jc w:val="center"/>
        <w:rPr>
          <w:rFonts w:ascii="Arial" w:hAnsi="Arial" w:cs="Arial"/>
          <w:b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宋体" w:hAnsi="宋体"/>
          <w:sz w:val="30"/>
        </w:rPr>
      </w:pPr>
    </w:p>
    <w:p>
      <w:pPr>
        <w:jc w:val="center"/>
        <w:rPr>
          <w:rFonts w:ascii="宋体" w:hAnsi="宋体"/>
          <w:sz w:val="30"/>
        </w:rPr>
      </w:pPr>
    </w:p>
    <w:p>
      <w:pPr>
        <w:jc w:val="center"/>
        <w:rPr>
          <w:rFonts w:ascii="宋体" w:hAnsi="宋体"/>
          <w:sz w:val="30"/>
        </w:rPr>
      </w:pPr>
    </w:p>
    <w:p>
      <w:pPr>
        <w:jc w:val="center"/>
        <w:rPr>
          <w:rFonts w:ascii="宋体" w:hAnsi="宋体"/>
          <w:sz w:val="30"/>
        </w:rPr>
      </w:pPr>
    </w:p>
    <w:p>
      <w:pPr>
        <w:jc w:val="center"/>
        <w:rPr>
          <w:rFonts w:ascii="宋体" w:hAnsi="宋体"/>
          <w:sz w:val="30"/>
        </w:rPr>
      </w:pPr>
    </w:p>
    <w:p>
      <w:pPr>
        <w:spacing w:before="120" w:after="120"/>
        <w:jc w:val="center"/>
        <w:rPr>
          <w:rFonts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××专业</w:t>
      </w:r>
    </w:p>
    <w:p>
      <w:pPr>
        <w:spacing w:line="720" w:lineRule="exact"/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毕业实习大纲</w:t>
      </w:r>
    </w:p>
    <w:p>
      <w:pPr>
        <w:spacing w:line="720" w:lineRule="exact"/>
        <w:ind w:firstLine="900" w:firstLineChars="300"/>
        <w:rPr>
          <w:rFonts w:ascii="宋体" w:hAnsi="宋体"/>
          <w:sz w:val="30"/>
        </w:rPr>
      </w:pPr>
    </w:p>
    <w:p>
      <w:pPr>
        <w:spacing w:line="720" w:lineRule="exact"/>
        <w:ind w:firstLine="900" w:firstLineChars="300"/>
        <w:rPr>
          <w:rFonts w:ascii="宋体" w:hAnsi="宋体"/>
          <w:sz w:val="30"/>
        </w:rPr>
      </w:pPr>
    </w:p>
    <w:p>
      <w:pPr>
        <w:spacing w:line="360" w:lineRule="exact"/>
        <w:jc w:val="center"/>
        <w:rPr>
          <w:rFonts w:ascii="宋体" w:hAnsi="宋体"/>
          <w:sz w:val="32"/>
        </w:rPr>
      </w:pPr>
    </w:p>
    <w:p>
      <w:pPr>
        <w:spacing w:line="360" w:lineRule="exact"/>
        <w:jc w:val="center"/>
        <w:rPr>
          <w:rFonts w:ascii="宋体" w:hAnsi="宋体"/>
          <w:sz w:val="32"/>
        </w:rPr>
      </w:pPr>
    </w:p>
    <w:p>
      <w:pPr>
        <w:spacing w:line="360" w:lineRule="exact"/>
        <w:rPr>
          <w:rFonts w:ascii="宋体" w:hAnsi="宋体"/>
          <w:sz w:val="32"/>
        </w:rPr>
      </w:pPr>
    </w:p>
    <w:p>
      <w:pPr>
        <w:spacing w:line="360" w:lineRule="exact"/>
        <w:rPr>
          <w:rFonts w:ascii="宋体" w:hAnsi="宋体"/>
          <w:sz w:val="32"/>
        </w:rPr>
      </w:pPr>
    </w:p>
    <w:p>
      <w:pPr>
        <w:spacing w:line="360" w:lineRule="exact"/>
        <w:jc w:val="center"/>
        <w:rPr>
          <w:rFonts w:ascii="宋体" w:hAnsi="宋体"/>
          <w:sz w:val="32"/>
        </w:rPr>
      </w:pPr>
    </w:p>
    <w:p>
      <w:pPr>
        <w:spacing w:line="360" w:lineRule="exact"/>
        <w:rPr>
          <w:rFonts w:ascii="宋体" w:hAnsi="宋体"/>
          <w:sz w:val="32"/>
        </w:rPr>
      </w:pPr>
    </w:p>
    <w:p>
      <w:pPr>
        <w:spacing w:line="360" w:lineRule="exact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××学院</w:t>
      </w:r>
    </w:p>
    <w:p>
      <w:pPr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二〇  年  月</w:t>
      </w:r>
    </w:p>
    <w:p>
      <w:pPr>
        <w:rPr>
          <w:rFonts w:ascii="宋体" w:hAnsi="宋体" w:cs="宋体"/>
          <w:color w:val="000000"/>
          <w:kern w:val="0"/>
        </w:rPr>
      </w:pPr>
    </w:p>
    <w:p>
      <w:pPr>
        <w:rPr>
          <w:rFonts w:ascii="宋体" w:hAnsi="宋体" w:cs="宋体"/>
          <w:color w:val="000000"/>
          <w:kern w:val="0"/>
        </w:rPr>
      </w:pPr>
    </w:p>
    <w:p>
      <w:pPr>
        <w:spacing w:after="156" w:afterLines="50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t>**</w:t>
      </w:r>
      <w:r>
        <w:rPr>
          <w:rFonts w:hint="eastAsia" w:ascii="黑体" w:eastAsia="黑体"/>
          <w:b/>
          <w:sz w:val="32"/>
          <w:szCs w:val="32"/>
        </w:rPr>
        <w:t>专业毕业实习大纲</w:t>
      </w:r>
    </w:p>
    <w:tbl>
      <w:tblPr>
        <w:tblStyle w:val="8"/>
        <w:tblW w:w="9099" w:type="dxa"/>
        <w:jc w:val="center"/>
        <w:tblCellSpacing w:w="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7"/>
        <w:gridCol w:w="2068"/>
        <w:gridCol w:w="2441"/>
        <w:gridCol w:w="23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7" w:type="dxa"/>
          <w:jc w:val="center"/>
        </w:trPr>
        <w:tc>
          <w:tcPr>
            <w:tcW w:w="21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课程类别</w:t>
            </w:r>
          </w:p>
        </w:tc>
        <w:tc>
          <w:tcPr>
            <w:tcW w:w="20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综合实践课程</w:t>
            </w:r>
          </w:p>
        </w:tc>
        <w:tc>
          <w:tcPr>
            <w:tcW w:w="2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课程代码</w:t>
            </w:r>
          </w:p>
        </w:tc>
        <w:tc>
          <w:tcPr>
            <w:tcW w:w="2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7" w:type="dxa"/>
          <w:jc w:val="center"/>
        </w:trPr>
        <w:tc>
          <w:tcPr>
            <w:tcW w:w="21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适用专业</w:t>
            </w:r>
          </w:p>
        </w:tc>
        <w:tc>
          <w:tcPr>
            <w:tcW w:w="20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学时/学分</w:t>
            </w:r>
          </w:p>
        </w:tc>
        <w:tc>
          <w:tcPr>
            <w:tcW w:w="2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26/2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7" w:type="dxa"/>
          <w:jc w:val="center"/>
        </w:trPr>
        <w:tc>
          <w:tcPr>
            <w:tcW w:w="21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课程性质</w:t>
            </w:r>
          </w:p>
        </w:tc>
        <w:tc>
          <w:tcPr>
            <w:tcW w:w="20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必修</w:t>
            </w:r>
          </w:p>
        </w:tc>
        <w:tc>
          <w:tcPr>
            <w:tcW w:w="2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前置课程</w:t>
            </w:r>
          </w:p>
        </w:tc>
        <w:tc>
          <w:tcPr>
            <w:tcW w:w="2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7" w:type="dxa"/>
          <w:jc w:val="center"/>
        </w:trPr>
        <w:tc>
          <w:tcPr>
            <w:tcW w:w="21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编制人</w:t>
            </w:r>
          </w:p>
        </w:tc>
        <w:tc>
          <w:tcPr>
            <w:tcW w:w="20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审定人</w:t>
            </w:r>
          </w:p>
        </w:tc>
        <w:tc>
          <w:tcPr>
            <w:tcW w:w="2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topLinePunct/>
        <w:spacing w:before="156" w:beforeLines="50" w:line="460" w:lineRule="exact"/>
        <w:ind w:firstLine="562" w:firstLineChars="200"/>
        <w:rPr>
          <w:rFonts w:asciiTheme="minorEastAsia" w:hAnsiTheme="minorEastAsia"/>
          <w:b/>
          <w:color w:val="000000"/>
          <w:sz w:val="28"/>
        </w:rPr>
      </w:pPr>
      <w:r>
        <w:rPr>
          <w:rFonts w:hint="eastAsia" w:asciiTheme="minorEastAsia" w:hAnsiTheme="minorEastAsia"/>
          <w:b/>
          <w:color w:val="000000"/>
          <w:sz w:val="28"/>
        </w:rPr>
        <w:t>一、实习目标</w:t>
      </w:r>
    </w:p>
    <w:p>
      <w:pPr>
        <w:topLinePunct/>
        <w:spacing w:line="460" w:lineRule="exact"/>
        <w:ind w:firstLine="480" w:firstLineChars="200"/>
        <w:rPr>
          <w:rFonts w:asciiTheme="minorEastAsia" w:hAnsiTheme="minorEastAsia"/>
          <w:b/>
          <w:color w:val="000000"/>
          <w:sz w:val="28"/>
        </w:rPr>
      </w:pPr>
      <w:r>
        <w:rPr>
          <w:rFonts w:hint="eastAsia" w:asciiTheme="minorEastAsia" w:hAnsiTheme="minorEastAsia"/>
        </w:rPr>
        <w:t>毕业实习是培养方案的重要组成部分，是实现培养目标的重要环节。通过实习，使学生能熟悉***，了解***，掌握***，培养***的素质，具有****的能力。</w:t>
      </w:r>
    </w:p>
    <w:p>
      <w:pPr>
        <w:spacing w:line="460" w:lineRule="exact"/>
        <w:ind w:firstLine="48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分项实习目标如下</w:t>
      </w:r>
    </w:p>
    <w:p>
      <w:pPr>
        <w:spacing w:line="460" w:lineRule="exact"/>
        <w:ind w:firstLine="48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（1）知识目标</w:t>
      </w:r>
    </w:p>
    <w:p>
      <w:pPr>
        <w:spacing w:line="460" w:lineRule="exact"/>
        <w:ind w:firstLine="48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（2）能力目标</w:t>
      </w:r>
    </w:p>
    <w:p>
      <w:pPr>
        <w:spacing w:line="460" w:lineRule="exact"/>
        <w:ind w:firstLine="480" w:firstLineChars="200"/>
        <w:rPr>
          <w:rFonts w:asciiTheme="minorEastAsia" w:hAnsiTheme="minorEastAsia"/>
          <w:b/>
          <w:color w:val="FF0000"/>
          <w:sz w:val="28"/>
        </w:rPr>
      </w:pPr>
      <w:r>
        <w:rPr>
          <w:rFonts w:hint="eastAsia" w:asciiTheme="minorEastAsia" w:hAnsiTheme="minorEastAsia"/>
        </w:rPr>
        <w:t>（3）素质目标</w:t>
      </w:r>
    </w:p>
    <w:p>
      <w:pPr>
        <w:spacing w:line="460" w:lineRule="exact"/>
        <w:ind w:firstLine="562" w:firstLineChars="200"/>
        <w:rPr>
          <w:rFonts w:asciiTheme="minorEastAsia" w:hAnsiTheme="minorEastAsia"/>
          <w:b/>
          <w:color w:val="000000"/>
        </w:rPr>
      </w:pPr>
      <w:r>
        <w:rPr>
          <w:rFonts w:hint="eastAsia" w:asciiTheme="minorEastAsia" w:hAnsiTheme="minorEastAsia"/>
          <w:b/>
          <w:color w:val="000000"/>
          <w:sz w:val="28"/>
        </w:rPr>
        <w:t>二、本课程与专业人才培养目标的关系</w:t>
      </w:r>
    </w:p>
    <w:p>
      <w:pPr>
        <w:topLinePunct/>
        <w:spacing w:after="156" w:afterLines="50" w:line="460" w:lineRule="exact"/>
        <w:ind w:firstLine="440" w:firstLineChars="200"/>
        <w:rPr>
          <w:rFonts w:ascii="宋体" w:hAnsi="宋体" w:eastAsia="宋体"/>
          <w:color w:val="FF0000"/>
          <w:sz w:val="22"/>
          <w:szCs w:val="22"/>
        </w:rPr>
      </w:pPr>
      <w:r>
        <w:rPr>
          <w:rFonts w:hint="eastAsia" w:ascii="宋体" w:hAnsi="宋体" w:eastAsia="宋体" w:cs="Times New Roman"/>
          <w:color w:val="FF0000"/>
          <w:sz w:val="22"/>
          <w:szCs w:val="22"/>
        </w:rPr>
        <w:t>说明:毕业实习内容模块与专业培养目标有紧密联系的，请在两者交叉的相应表格中标注“√”，培养目标的填写应与人才培养方案中所列能力保持一致。</w:t>
      </w:r>
    </w:p>
    <w:tbl>
      <w:tblPr>
        <w:tblStyle w:val="8"/>
        <w:tblW w:w="86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1626"/>
        <w:gridCol w:w="1626"/>
        <w:gridCol w:w="1626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145" w:type="dxa"/>
            <w:tcBorders>
              <w:tl2br w:val="single" w:color="auto" w:sz="4" w:space="0"/>
            </w:tcBorders>
          </w:tcPr>
          <w:p>
            <w:pPr>
              <w:spacing w:line="240" w:lineRule="exact"/>
              <w:ind w:left="120" w:leftChars="50" w:firstLine="949" w:firstLineChars="450"/>
              <w:rPr>
                <w:rFonts w:asciiTheme="minorEastAsia" w:hAnsiTheme="minorEastAsia"/>
                <w:b/>
                <w:sz w:val="21"/>
              </w:rPr>
            </w:pPr>
            <w:r>
              <w:rPr>
                <w:rFonts w:hint="eastAsia" w:asciiTheme="minorEastAsia" w:hAnsiTheme="minorEastAsia"/>
                <w:b/>
                <w:sz w:val="21"/>
              </w:rPr>
              <w:t>专业目标</w:t>
            </w:r>
          </w:p>
          <w:p>
            <w:pPr>
              <w:spacing w:line="240" w:lineRule="exact"/>
              <w:rPr>
                <w:rFonts w:asciiTheme="minorEastAsia" w:hAnsiTheme="minorEastAsia"/>
                <w:b/>
                <w:sz w:val="21"/>
              </w:rPr>
            </w:pPr>
          </w:p>
          <w:p>
            <w:pPr>
              <w:spacing w:line="240" w:lineRule="exact"/>
              <w:rPr>
                <w:rFonts w:ascii="黑体" w:eastAsia="黑体"/>
                <w:b/>
              </w:rPr>
            </w:pPr>
            <w:r>
              <w:rPr>
                <w:rFonts w:hint="eastAsia" w:asciiTheme="minorEastAsia" w:hAnsiTheme="minorEastAsia"/>
                <w:b/>
                <w:sz w:val="21"/>
              </w:rPr>
              <w:t>项目内容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b/>
                <w:sz w:val="21"/>
                <w:highlight w:val="yellow"/>
              </w:rPr>
            </w:pPr>
            <w:r>
              <w:rPr>
                <w:rFonts w:hint="eastAsia" w:ascii="宋体" w:eastAsia="宋体"/>
                <w:sz w:val="21"/>
              </w:rPr>
              <w:t>专业培养目标1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b/>
                <w:highlight w:val="yellow"/>
              </w:rPr>
            </w:pPr>
            <w:r>
              <w:rPr>
                <w:rFonts w:hint="eastAsia" w:ascii="宋体" w:eastAsia="宋体"/>
                <w:sz w:val="21"/>
              </w:rPr>
              <w:t>专业培养目标2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b/>
                <w:highlight w:val="yellow"/>
              </w:rPr>
            </w:pPr>
            <w:r>
              <w:rPr>
                <w:rFonts w:hint="eastAsia" w:ascii="宋体" w:eastAsia="宋体"/>
                <w:sz w:val="21"/>
              </w:rPr>
              <w:t>专业培养目标3</w:t>
            </w:r>
          </w:p>
        </w:tc>
        <w:tc>
          <w:tcPr>
            <w:tcW w:w="1627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b/>
                <w:highlight w:val="yellow"/>
              </w:rPr>
            </w:pPr>
            <w:r>
              <w:rPr>
                <w:rFonts w:hint="eastAsia" w:ascii="宋体" w:eastAsia="宋体"/>
                <w:sz w:val="21"/>
              </w:rPr>
              <w:t>专业培养目标4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5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Theme="minorEastAsia" w:hAnsiTheme="minorEastAsia"/>
                <w:b/>
                <w:sz w:val="21"/>
              </w:rPr>
              <w:t>项目内容1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ins w:id="0" w:author="nixy" w:date="2017-10-13T09:52:00Z">
              <w:r>
                <w:rPr>
                  <w:rFonts w:hint="eastAsia" w:ascii="黑体" w:eastAsia="黑体"/>
                </w:rPr>
                <w:t>√</w:t>
              </w:r>
            </w:ins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7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5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Theme="minorEastAsia" w:hAnsiTheme="minorEastAsia"/>
                <w:b/>
                <w:sz w:val="21"/>
              </w:rPr>
              <w:t>项目内容2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1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1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1"/>
              </w:rPr>
            </w:pPr>
          </w:p>
        </w:tc>
        <w:tc>
          <w:tcPr>
            <w:tcW w:w="1627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5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Theme="minorEastAsia" w:hAnsiTheme="minorEastAsia"/>
                <w:b/>
                <w:sz w:val="21"/>
              </w:rPr>
              <w:t>项目内容3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ins w:id="1" w:author="nixy" w:date="2017-10-13T09:52:00Z">
              <w:r>
                <w:rPr>
                  <w:rFonts w:hint="eastAsia" w:ascii="宋体" w:hAnsi="宋体"/>
                  <w:color w:val="000000"/>
                  <w:sz w:val="21"/>
                </w:rPr>
                <w:t>√</w:t>
              </w:r>
            </w:ins>
          </w:p>
        </w:tc>
        <w:tc>
          <w:tcPr>
            <w:tcW w:w="1627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5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Theme="minorEastAsia" w:hAnsiTheme="minorEastAsia"/>
                <w:b/>
                <w:sz w:val="21"/>
              </w:rPr>
              <w:t>项目内容4</w:t>
            </w: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6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627" w:type="dxa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</w:tr>
    </w:tbl>
    <w:p>
      <w:pPr>
        <w:spacing w:before="156" w:beforeLines="50" w:line="460" w:lineRule="exact"/>
        <w:ind w:firstLine="562" w:firstLineChars="200"/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三、学时安排</w:t>
      </w:r>
    </w:p>
    <w:p>
      <w:pPr>
        <w:spacing w:after="156" w:afterLines="50" w:line="460" w:lineRule="exact"/>
        <w:ind w:left="720" w:leftChars="300"/>
        <w:jc w:val="center"/>
        <w:rPr>
          <w:rFonts w:asciiTheme="minorEastAsia" w:hAnsiTheme="minorEastAsia"/>
          <w:b/>
          <w:color w:val="000000"/>
        </w:rPr>
      </w:pPr>
      <w:r>
        <w:rPr>
          <w:rFonts w:hint="eastAsia" w:asciiTheme="minorEastAsia" w:hAnsiTheme="minorEastAsia"/>
          <w:b/>
          <w:color w:val="000000"/>
        </w:rPr>
        <w:t>课程内容与学时分配表</w:t>
      </w:r>
    </w:p>
    <w:tbl>
      <w:tblPr>
        <w:tblStyle w:val="9"/>
        <w:tblW w:w="8522" w:type="dxa"/>
        <w:jc w:val="center"/>
        <w:tblInd w:w="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3097"/>
        <w:gridCol w:w="2052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tblHeader/>
          <w:jc w:val="center"/>
        </w:trPr>
        <w:tc>
          <w:tcPr>
            <w:tcW w:w="2143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b/>
                <w:sz w:val="21"/>
                <w:szCs w:val="21"/>
                <w:highlight w:val="yellow"/>
              </w:rPr>
            </w:pPr>
            <w:r>
              <w:rPr>
                <w:rFonts w:hint="eastAsia" w:ascii="宋体" w:eastAsia="宋体"/>
                <w:b/>
                <w:sz w:val="21"/>
                <w:szCs w:val="21"/>
              </w:rPr>
              <w:t>实习项目</w:t>
            </w:r>
          </w:p>
        </w:tc>
        <w:tc>
          <w:tcPr>
            <w:tcW w:w="3097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b/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sz w:val="21"/>
                <w:szCs w:val="21"/>
              </w:rPr>
              <w:t>内容</w:t>
            </w:r>
          </w:p>
        </w:tc>
        <w:tc>
          <w:tcPr>
            <w:tcW w:w="2052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b/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sz w:val="21"/>
                <w:szCs w:val="21"/>
              </w:rPr>
              <w:t>实习学时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b/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30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30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30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30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4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30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</w:tbl>
    <w:p>
      <w:pPr>
        <w:spacing w:before="156" w:beforeLines="50" w:line="460" w:lineRule="exact"/>
        <w:ind w:firstLine="562" w:firstLineChars="200"/>
        <w:rPr>
          <w:rFonts w:asciiTheme="minorEastAsia" w:hAnsiTheme="minorEastAsia"/>
          <w:b/>
          <w:color w:val="000000"/>
          <w:sz w:val="28"/>
        </w:rPr>
      </w:pPr>
      <w:r>
        <w:rPr>
          <w:rFonts w:hint="eastAsia" w:asciiTheme="minorEastAsia" w:hAnsiTheme="minorEastAsia"/>
          <w:b/>
          <w:color w:val="000000"/>
          <w:sz w:val="28"/>
        </w:rPr>
        <w:t>四、课程内容与基本要求</w:t>
      </w:r>
    </w:p>
    <w:p>
      <w:pPr>
        <w:spacing w:line="460" w:lineRule="exact"/>
        <w:jc w:val="center"/>
        <w:rPr>
          <w:rFonts w:asciiTheme="minorEastAsia" w:hAnsiTheme="minorEastAsia"/>
          <w:b/>
          <w:bCs/>
          <w:color w:val="000000"/>
        </w:rPr>
      </w:pPr>
      <w:r>
        <w:rPr>
          <w:rFonts w:hint="eastAsia" w:asciiTheme="minorEastAsia" w:hAnsiTheme="minorEastAsia"/>
          <w:b/>
          <w:bCs/>
          <w:color w:val="000000"/>
        </w:rPr>
        <w:t>项目一</w:t>
      </w:r>
    </w:p>
    <w:p>
      <w:pPr>
        <w:spacing w:line="460" w:lineRule="exact"/>
        <w:ind w:firstLine="482" w:firstLineChars="200"/>
        <w:jc w:val="left"/>
        <w:rPr>
          <w:rFonts w:asciiTheme="minorEastAsia" w:hAnsiTheme="minorEastAsia"/>
          <w:color w:val="000000"/>
        </w:rPr>
      </w:pPr>
      <w:r>
        <w:rPr>
          <w:rFonts w:hint="eastAsia" w:asciiTheme="minorEastAsia" w:hAnsiTheme="minorEastAsia"/>
          <w:b/>
          <w:bCs/>
          <w:color w:val="000000"/>
        </w:rPr>
        <w:t>实习目的与要求：</w:t>
      </w:r>
    </w:p>
    <w:p>
      <w:pPr>
        <w:spacing w:line="460" w:lineRule="exact"/>
        <w:ind w:firstLine="482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bCs/>
        </w:rPr>
        <w:t>主要知识点：</w:t>
      </w:r>
    </w:p>
    <w:p>
      <w:pPr>
        <w:spacing w:line="460" w:lineRule="exact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</w:t>
      </w:r>
    </w:p>
    <w:p>
      <w:pPr>
        <w:spacing w:line="460" w:lineRule="exact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 2.</w:t>
      </w:r>
    </w:p>
    <w:p>
      <w:pPr>
        <w:spacing w:line="460" w:lineRule="exact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</w:t>
      </w:r>
    </w:p>
    <w:p>
      <w:pPr>
        <w:spacing w:line="460" w:lineRule="exact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4.</w:t>
      </w:r>
    </w:p>
    <w:p>
      <w:pPr>
        <w:spacing w:line="460" w:lineRule="exact"/>
        <w:ind w:firstLine="482" w:firstLineChars="200"/>
        <w:rPr>
          <w:rFonts w:ascii="宋体" w:hAnsi="宋体" w:eastAsia="宋体"/>
          <w:b/>
          <w:bCs/>
          <w:color w:val="000000"/>
        </w:rPr>
      </w:pPr>
      <w:r>
        <w:rPr>
          <w:rFonts w:hint="eastAsia" w:ascii="宋体" w:hAnsi="宋体" w:eastAsia="宋体"/>
          <w:b/>
          <w:bCs/>
          <w:color w:val="000000"/>
        </w:rPr>
        <w:t>实习重点与难点：</w:t>
      </w:r>
    </w:p>
    <w:p>
      <w:pPr>
        <w:spacing w:line="460" w:lineRule="exact"/>
        <w:ind w:firstLine="482" w:firstLineChars="200"/>
        <w:rPr>
          <w:rFonts w:ascii="宋体" w:hAnsi="宋体" w:eastAsia="宋体"/>
          <w:b/>
          <w:bCs/>
          <w:color w:val="000000"/>
        </w:rPr>
      </w:pPr>
      <w:r>
        <w:rPr>
          <w:rFonts w:hint="eastAsia" w:ascii="宋体" w:hAnsi="宋体" w:eastAsia="宋体"/>
          <w:b/>
          <w:bCs/>
          <w:color w:val="000000"/>
        </w:rPr>
        <w:t>教学方法：</w:t>
      </w:r>
    </w:p>
    <w:p>
      <w:pPr>
        <w:spacing w:line="460" w:lineRule="exact"/>
        <w:ind w:firstLine="562" w:firstLineChars="200"/>
        <w:rPr>
          <w:rFonts w:ascii="宋体" w:hAnsi="宋体" w:eastAsia="宋体" w:cs="Times New Roman"/>
          <w:b/>
          <w:color w:val="000000"/>
          <w:sz w:val="28"/>
          <w:szCs w:val="22"/>
        </w:rPr>
      </w:pPr>
      <w:r>
        <w:rPr>
          <w:rFonts w:hint="eastAsia" w:ascii="宋体" w:hAnsi="宋体" w:eastAsia="宋体" w:cs="Times New Roman"/>
          <w:b/>
          <w:color w:val="000000"/>
          <w:sz w:val="28"/>
          <w:szCs w:val="22"/>
        </w:rPr>
        <w:t>五、考核要求和方式及成绩评定标准</w:t>
      </w:r>
    </w:p>
    <w:p>
      <w:pPr>
        <w:spacing w:line="460" w:lineRule="exact"/>
        <w:ind w:firstLine="482" w:firstLineChars="200"/>
        <w:rPr>
          <w:rFonts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考核要求和方式</w:t>
      </w:r>
      <w:r>
        <w:rPr>
          <w:rFonts w:hint="eastAsia" w:ascii="宋体" w:hAnsi="宋体"/>
          <w:b/>
          <w:color w:val="FF0000"/>
        </w:rPr>
        <w:t>（以下仅供参考）</w:t>
      </w:r>
    </w:p>
    <w:p>
      <w:pPr>
        <w:spacing w:line="460" w:lineRule="exact"/>
        <w:ind w:firstLine="48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完成情况（10%）； </w:t>
      </w:r>
    </w:p>
    <w:p>
      <w:pPr>
        <w:spacing w:line="460" w:lineRule="exact"/>
        <w:ind w:firstLine="48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工作态度与遵守实习纪律（10%），以实习单位鉴定和日常检查为评分依据；</w:t>
      </w:r>
    </w:p>
    <w:p>
      <w:pPr>
        <w:spacing w:line="460" w:lineRule="exact"/>
        <w:ind w:firstLine="48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实习日志的质量（30%）；</w:t>
      </w:r>
    </w:p>
    <w:p>
      <w:pPr>
        <w:spacing w:line="460" w:lineRule="exact"/>
        <w:ind w:firstLine="48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实习报告的质量（30%）</w:t>
      </w:r>
      <w:bookmarkStart w:id="0" w:name="_GoBack"/>
      <w:bookmarkEnd w:id="0"/>
      <w:r>
        <w:rPr>
          <w:rFonts w:hint="eastAsia" w:ascii="宋体" w:hAnsi="宋体"/>
        </w:rPr>
        <w:t>；</w:t>
      </w:r>
    </w:p>
    <w:p>
      <w:pPr>
        <w:spacing w:line="460" w:lineRule="exact"/>
        <w:ind w:firstLine="48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实习单位实习任务评语（10%）；</w:t>
      </w:r>
    </w:p>
    <w:p>
      <w:pPr>
        <w:spacing w:line="460" w:lineRule="exact"/>
        <w:ind w:firstLine="48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实习老师评语（10%）</w:t>
      </w:r>
    </w:p>
    <w:p>
      <w:pPr>
        <w:spacing w:line="460" w:lineRule="exact"/>
        <w:ind w:firstLine="562" w:firstLineChars="200"/>
        <w:rPr>
          <w:rFonts w:asciiTheme="minorEastAsia" w:hAnsiTheme="minorEastAsia"/>
          <w:b/>
          <w:color w:val="000000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六、参考资料</w:t>
      </w:r>
    </w:p>
    <w:p>
      <w:pPr>
        <w:spacing w:line="460" w:lineRule="exact"/>
        <w:ind w:firstLine="480" w:firstLineChars="200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1.文献资料：《XXX》，主编：XXX，XXX出版社。</w:t>
      </w:r>
    </w:p>
    <w:p>
      <w:pPr>
        <w:spacing w:line="460" w:lineRule="exact"/>
        <w:ind w:firstLine="480" w:firstLineChars="200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2.多媒体资料：网上阅读资料部分，需要标明链接网址</w:t>
      </w:r>
    </w:p>
    <w:p>
      <w:pPr>
        <w:spacing w:line="460" w:lineRule="exact"/>
        <w:rPr>
          <w:b/>
          <w:color w:val="FF0000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</w:rPr>
        <w:t>注：毕业实习大纲文档格式要求</w:t>
      </w:r>
    </w:p>
    <w:p>
      <w:pPr>
        <w:spacing w:line="420" w:lineRule="exact"/>
        <w:ind w:firstLine="480" w:firstLineChars="200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1.统一用A4纸打印，编辑排版做统一要求。</w:t>
      </w:r>
    </w:p>
    <w:p>
      <w:pPr>
        <w:spacing w:line="420" w:lineRule="exact"/>
        <w:ind w:firstLine="480" w:firstLineChars="200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2.页边距：上、下为20mm，左、右为25mm，页眉页脚为15mm。</w:t>
      </w:r>
    </w:p>
    <w:p>
      <w:pPr>
        <w:spacing w:line="420" w:lineRule="exact"/>
        <w:ind w:firstLine="480" w:firstLineChars="200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3.</w:t>
      </w:r>
      <w:r>
        <w:rPr>
          <w:rFonts w:hint="eastAsia" w:ascii="宋体" w:hAnsi="宋体"/>
          <w:b/>
          <w:color w:val="FF0000"/>
        </w:rPr>
        <w:t>题目用黑体三号加粗</w:t>
      </w:r>
      <w:r>
        <w:rPr>
          <w:rFonts w:hint="eastAsia" w:ascii="宋体" w:hAnsi="宋体"/>
          <w:color w:val="FF0000"/>
        </w:rPr>
        <w:t>，一级标题四号宋体加粗，二级标题宋体小四加粗</w:t>
      </w:r>
    </w:p>
    <w:p>
      <w:pPr>
        <w:spacing w:line="420" w:lineRule="exact"/>
        <w:ind w:firstLine="480" w:firstLineChars="200"/>
        <w:rPr>
          <w:rFonts w:ascii="宋体" w:hAnsi="宋体"/>
          <w:color w:val="FF0000"/>
        </w:rPr>
      </w:pPr>
      <w:r>
        <w:rPr>
          <w:rFonts w:hint="eastAsia" w:ascii="宋体" w:hAnsi="宋体"/>
          <w:color w:val="FF0000"/>
        </w:rPr>
        <w:t>正文文档宋体小四。</w:t>
      </w:r>
    </w:p>
    <w:p>
      <w:pPr>
        <w:spacing w:line="420" w:lineRule="exact"/>
        <w:ind w:firstLine="480" w:firstLineChars="200"/>
        <w:rPr>
          <w:rFonts w:ascii="宋体" w:hAnsi="宋体"/>
          <w:b/>
          <w:color w:val="FF0000"/>
        </w:rPr>
      </w:pPr>
      <w:r>
        <w:rPr>
          <w:rFonts w:hint="eastAsia" w:ascii="宋体" w:hAnsi="宋体"/>
          <w:color w:val="FF0000"/>
        </w:rPr>
        <w:t>4.行距：固定值23磅；</w:t>
      </w:r>
      <w:r>
        <w:rPr>
          <w:rFonts w:hint="eastAsia" w:ascii="宋体" w:hAnsi="宋体"/>
          <w:b/>
          <w:color w:val="FF0000"/>
        </w:rPr>
        <w:t>表格与正文之间空0.5行。表格里字体为五号，行距12磅，行高设为0.7cm。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ixy">
    <w15:presenceInfo w15:providerId="None" w15:userId="nix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F8E5262"/>
    <w:rsid w:val="000205F3"/>
    <w:rsid w:val="00053CC4"/>
    <w:rsid w:val="000840AB"/>
    <w:rsid w:val="000A243F"/>
    <w:rsid w:val="000C71B9"/>
    <w:rsid w:val="000F4004"/>
    <w:rsid w:val="00182B6A"/>
    <w:rsid w:val="001872DB"/>
    <w:rsid w:val="001B0F14"/>
    <w:rsid w:val="00207FB8"/>
    <w:rsid w:val="00221BA4"/>
    <w:rsid w:val="00243072"/>
    <w:rsid w:val="00283FCB"/>
    <w:rsid w:val="002E4DD6"/>
    <w:rsid w:val="00335B3B"/>
    <w:rsid w:val="003625A3"/>
    <w:rsid w:val="003C5F72"/>
    <w:rsid w:val="003F2F78"/>
    <w:rsid w:val="00492637"/>
    <w:rsid w:val="00525577"/>
    <w:rsid w:val="0056016A"/>
    <w:rsid w:val="00570CB3"/>
    <w:rsid w:val="005911D8"/>
    <w:rsid w:val="005E24A0"/>
    <w:rsid w:val="00654FD8"/>
    <w:rsid w:val="006A22A2"/>
    <w:rsid w:val="006F4858"/>
    <w:rsid w:val="00714F0F"/>
    <w:rsid w:val="007239D4"/>
    <w:rsid w:val="00776569"/>
    <w:rsid w:val="007B19F0"/>
    <w:rsid w:val="007C702C"/>
    <w:rsid w:val="00803975"/>
    <w:rsid w:val="008558C4"/>
    <w:rsid w:val="008A05D1"/>
    <w:rsid w:val="0092359A"/>
    <w:rsid w:val="00956FC7"/>
    <w:rsid w:val="00973626"/>
    <w:rsid w:val="00993CFF"/>
    <w:rsid w:val="009F0DA0"/>
    <w:rsid w:val="009F4949"/>
    <w:rsid w:val="00A22C64"/>
    <w:rsid w:val="00A41CAF"/>
    <w:rsid w:val="00A805A1"/>
    <w:rsid w:val="00A9034B"/>
    <w:rsid w:val="00AF7348"/>
    <w:rsid w:val="00B241E8"/>
    <w:rsid w:val="00B56035"/>
    <w:rsid w:val="00B63F18"/>
    <w:rsid w:val="00B90E5B"/>
    <w:rsid w:val="00B95CD7"/>
    <w:rsid w:val="00BA6E92"/>
    <w:rsid w:val="00BF62DB"/>
    <w:rsid w:val="00C63CD0"/>
    <w:rsid w:val="00CA2F27"/>
    <w:rsid w:val="00CA4F81"/>
    <w:rsid w:val="00CD3776"/>
    <w:rsid w:val="00D12485"/>
    <w:rsid w:val="00D53CB8"/>
    <w:rsid w:val="00D95A97"/>
    <w:rsid w:val="00DC11B3"/>
    <w:rsid w:val="00E52F15"/>
    <w:rsid w:val="00ED6000"/>
    <w:rsid w:val="00F1164C"/>
    <w:rsid w:val="00F261F3"/>
    <w:rsid w:val="00F275BE"/>
    <w:rsid w:val="00F8386F"/>
    <w:rsid w:val="00F943AB"/>
    <w:rsid w:val="0AB1289C"/>
    <w:rsid w:val="10116278"/>
    <w:rsid w:val="17C34386"/>
    <w:rsid w:val="268A5A2F"/>
    <w:rsid w:val="2C4825B2"/>
    <w:rsid w:val="31EE0059"/>
    <w:rsid w:val="3CD83BDD"/>
    <w:rsid w:val="3F8E5262"/>
    <w:rsid w:val="40970EB1"/>
    <w:rsid w:val="448D67F2"/>
    <w:rsid w:val="582B69DD"/>
    <w:rsid w:val="60C7241C"/>
    <w:rsid w:val="60F76A2F"/>
    <w:rsid w:val="67127C5A"/>
    <w:rsid w:val="6A194C83"/>
    <w:rsid w:val="701675E3"/>
    <w:rsid w:val="77BA5BA0"/>
    <w:rsid w:val="78EC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unhideWhenUsed/>
    <w:qFormat/>
    <w:uiPriority w:val="99"/>
    <w:rPr>
      <w:sz w:val="21"/>
      <w:szCs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11">
    <w:name w:val="页眉 Char"/>
    <w:basedOn w:val="6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3">
    <w:name w:val="批注文字 Char"/>
    <w:basedOn w:val="6"/>
    <w:link w:val="2"/>
    <w:qFormat/>
    <w:uiPriority w:val="99"/>
    <w:rPr>
      <w:kern w:val="2"/>
      <w:sz w:val="24"/>
      <w:szCs w:val="24"/>
    </w:rPr>
  </w:style>
  <w:style w:type="character" w:customStyle="1" w:styleId="14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135</Words>
  <Characters>771</Characters>
  <Lines>6</Lines>
  <Paragraphs>1</Paragraphs>
  <TotalTime>2</TotalTime>
  <ScaleCrop>false</ScaleCrop>
  <LinksUpToDate>false</LinksUpToDate>
  <CharactersWithSpaces>905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2017-07-10T07:21:00Z</dcterms:created>
  <dc:creator>Administrator</dc:creator>
  <cp:lastModifiedBy>smile</cp:lastModifiedBy>
  <dcterms:modified xsi:type="dcterms:W3CDTF">2019-11-20T06:53:40Z</dcterms:modified>
  <dc:title>山东华宇工学院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